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2977"/>
      </w:tblGrid>
      <w:tr w:rsidR="00D40650" w14:paraId="74B22DFB" w14:textId="77777777" w:rsidTr="003F2632">
        <w:trPr>
          <w:trHeight w:val="2353"/>
        </w:trPr>
        <w:tc>
          <w:tcPr>
            <w:tcW w:w="5954" w:type="dxa"/>
          </w:tcPr>
          <w:p w14:paraId="44957C5D" w14:textId="77777777" w:rsidR="00D40650" w:rsidRPr="00A10E66" w:rsidRDefault="00B63BA1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61312" behindDoc="0" locked="0" layoutInCell="1" allowOverlap="1" wp14:anchorId="58C84673" wp14:editId="16438006">
                  <wp:simplePos x="0" y="0"/>
                  <wp:positionH relativeFrom="page">
                    <wp:posOffset>-790575</wp:posOffset>
                  </wp:positionH>
                  <wp:positionV relativeFrom="page">
                    <wp:posOffset>-21590</wp:posOffset>
                  </wp:positionV>
                  <wp:extent cx="3005650" cy="748477"/>
                  <wp:effectExtent l="0" t="0" r="4445" b="0"/>
                  <wp:wrapNone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_maaeluministeerium_vapp_est_blac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5650" cy="748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E2354" w:rsidRPr="00783081">
              <w:rPr>
                <w:rFonts w:eastAsia="Times New Roman"/>
                <w:noProof/>
                <w:kern w:val="0"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931C47" wp14:editId="44B0AF2D">
                      <wp:simplePos x="0" y="0"/>
                      <wp:positionH relativeFrom="column">
                        <wp:posOffset>3690454</wp:posOffset>
                      </wp:positionH>
                      <wp:positionV relativeFrom="paragraph">
                        <wp:posOffset>1189245</wp:posOffset>
                      </wp:positionV>
                      <wp:extent cx="2110989" cy="396240"/>
                      <wp:effectExtent l="0" t="0" r="22860" b="22860"/>
                      <wp:wrapNone/>
                      <wp:docPr id="2" name="Tekstivä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0989" cy="3962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7FB4DE3" w14:textId="2D190EAE" w:rsidR="00783081" w:rsidRDefault="004B2C9A" w:rsidP="00DE2354">
                                  <w:pPr>
                                    <w:jc w:val="left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KAVAND</w:t>
                                  </w:r>
                                </w:p>
                                <w:p w14:paraId="7EE7E84F" w14:textId="29F1DC97" w:rsidR="00783081" w:rsidRDefault="00BF016F" w:rsidP="00DE2354">
                                  <w:pPr>
                                    <w:jc w:val="lef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22</w:t>
                                  </w:r>
                                  <w:r w:rsidR="00C17731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="004B2C9A">
                                    <w:rPr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  <w:r w:rsidR="00E919E9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="00597CB4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  <w:r w:rsidR="00966B11">
                                    <w:rPr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="004B2C9A">
                                    <w:rPr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931C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iväli 2" o:spid="_x0000_s1026" type="#_x0000_t202" style="position:absolute;left:0;text-align:left;margin-left:290.6pt;margin-top:93.65pt;width:166.2pt;height:3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" fillcolor="window" strokecolor="window" strokeweight=".5pt">
                      <v:textbox>
                        <w:txbxContent>
                          <w:p w14:paraId="77FB4DE3" w14:textId="2D190EAE" w:rsidR="00783081" w:rsidRDefault="004B2C9A" w:rsidP="00DE2354">
                            <w:pPr>
                              <w:jc w:val="lef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KAVAND</w:t>
                            </w:r>
                          </w:p>
                          <w:p w14:paraId="7EE7E84F" w14:textId="29F1DC97" w:rsidR="00783081" w:rsidRDefault="00BF016F" w:rsidP="00DE2354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22</w:t>
                            </w:r>
                            <w:r w:rsidR="00C17731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="004B2C9A"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8</w:t>
                            </w:r>
                            <w:r w:rsidR="00E919E9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="00597CB4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  <w:r w:rsidR="00966B11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4B2C9A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14:paraId="416C9F51" w14:textId="3639689D" w:rsidR="004B2C9A" w:rsidRPr="00557A44" w:rsidRDefault="004B2C9A" w:rsidP="00DE2354">
            <w:pPr>
              <w:pStyle w:val="AK"/>
              <w:rPr>
                <w:bCs w:val="0"/>
                <w:sz w:val="24"/>
                <w:szCs w:val="24"/>
              </w:rPr>
            </w:pPr>
            <w:r w:rsidRPr="00557A44">
              <w:rPr>
                <w:bCs w:val="0"/>
                <w:sz w:val="24"/>
                <w:szCs w:val="24"/>
              </w:rPr>
              <w:t>Lisa</w:t>
            </w:r>
            <w:r w:rsidR="00887E47">
              <w:rPr>
                <w:bCs w:val="0"/>
                <w:sz w:val="24"/>
                <w:szCs w:val="24"/>
              </w:rPr>
              <w:t xml:space="preserve"> 1</w:t>
            </w:r>
          </w:p>
          <w:p w14:paraId="1FF08592" w14:textId="456D6857" w:rsidR="004B2C9A" w:rsidRPr="00557A44" w:rsidRDefault="00BF016F" w:rsidP="00DE2354">
            <w:pPr>
              <w:pStyle w:val="AK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 xml:space="preserve">Ühistranspordiseaduse </w:t>
            </w:r>
            <w:r w:rsidR="004B2C9A" w:rsidRPr="00557A44">
              <w:rPr>
                <w:bCs w:val="0"/>
                <w:sz w:val="24"/>
                <w:szCs w:val="24"/>
              </w:rPr>
              <w:t>muutmise seaduse eelnõu seletuskirja juurde</w:t>
            </w:r>
          </w:p>
          <w:p w14:paraId="20D7B919" w14:textId="093ECA34" w:rsidR="00BC1A62" w:rsidRPr="00BC1A62" w:rsidRDefault="00BC1A62" w:rsidP="00DE2354">
            <w:pPr>
              <w:pStyle w:val="AK"/>
            </w:pPr>
          </w:p>
          <w:p w14:paraId="0EE4A59D" w14:textId="77777777" w:rsidR="00BC1A62" w:rsidRPr="00BC1A62" w:rsidRDefault="00BC1A62" w:rsidP="0076054B">
            <w:pPr>
              <w:jc w:val="right"/>
            </w:pPr>
          </w:p>
        </w:tc>
      </w:tr>
      <w:tr w:rsidR="0076054B" w:rsidRPr="00695A15" w14:paraId="5B0DCB49" w14:textId="77777777" w:rsidTr="003F2632">
        <w:trPr>
          <w:trHeight w:val="1531"/>
        </w:trPr>
        <w:tc>
          <w:tcPr>
            <w:tcW w:w="5954" w:type="dxa"/>
          </w:tcPr>
          <w:p w14:paraId="729AEDFE" w14:textId="77777777" w:rsidR="0076054B" w:rsidRPr="00695A15" w:rsidRDefault="00B358EA" w:rsidP="00110BCA">
            <w:pPr>
              <w:pStyle w:val="Liik"/>
            </w:pPr>
            <w:r w:rsidRPr="00695A15">
              <w:t>Määrus</w:t>
            </w:r>
          </w:p>
          <w:p w14:paraId="3CA91432" w14:textId="77777777" w:rsidR="0076054B" w:rsidRPr="00695A15" w:rsidRDefault="0076054B" w:rsidP="0076054B"/>
          <w:p w14:paraId="3D78A3CC" w14:textId="77777777" w:rsidR="0076054B" w:rsidRPr="00695A15" w:rsidRDefault="0076054B" w:rsidP="0076054B"/>
        </w:tc>
        <w:tc>
          <w:tcPr>
            <w:tcW w:w="2977" w:type="dxa"/>
          </w:tcPr>
          <w:p w14:paraId="58309696" w14:textId="77777777" w:rsidR="0076054B" w:rsidRPr="00695A15" w:rsidRDefault="00966B11" w:rsidP="00C17731">
            <w:pPr>
              <w:pStyle w:val="Kuupev1"/>
              <w:rPr>
                <w:iCs/>
              </w:rPr>
            </w:pPr>
            <w:r w:rsidRPr="00695A15">
              <w:rPr>
                <w:rFonts w:eastAsia="Times New Roman"/>
                <w:kern w:val="0"/>
                <w:lang w:eastAsia="et-EE" w:bidi="ar-SA"/>
              </w:rPr>
              <w:t>xx.</w:t>
            </w:r>
            <w:r w:rsidR="00C17731" w:rsidRPr="00695A15">
              <w:rPr>
                <w:rFonts w:eastAsia="Times New Roman"/>
                <w:kern w:val="0"/>
                <w:lang w:eastAsia="et-EE" w:bidi="ar-SA"/>
              </w:rPr>
              <w:t>xx</w:t>
            </w:r>
            <w:r w:rsidR="00E919E9" w:rsidRPr="00695A15">
              <w:rPr>
                <w:rFonts w:eastAsia="Times New Roman"/>
                <w:kern w:val="0"/>
                <w:lang w:eastAsia="et-EE" w:bidi="ar-SA"/>
              </w:rPr>
              <w:t>.</w:t>
            </w:r>
            <w:r w:rsidR="00597CB4" w:rsidRPr="00695A15">
              <w:t>20</w:t>
            </w:r>
            <w:r w:rsidRPr="00695A15">
              <w:t>2</w:t>
            </w:r>
            <w:r w:rsidR="00C17731" w:rsidRPr="00695A15">
              <w:t>x</w:t>
            </w:r>
            <w:r w:rsidR="00783081" w:rsidRPr="00695A15">
              <w:t xml:space="preserve"> nr …..</w:t>
            </w:r>
          </w:p>
        </w:tc>
      </w:tr>
      <w:tr w:rsidR="00566D45" w:rsidRPr="00695A15" w14:paraId="0BCE4C34" w14:textId="77777777" w:rsidTr="003F2632">
        <w:trPr>
          <w:trHeight w:val="624"/>
        </w:trPr>
        <w:tc>
          <w:tcPr>
            <w:tcW w:w="5954" w:type="dxa"/>
          </w:tcPr>
          <w:p w14:paraId="32C5454C" w14:textId="5F9B63AD" w:rsidR="00BF016F" w:rsidRDefault="00BF016F" w:rsidP="00BF016F">
            <w:pPr>
              <w:spacing w:line="240" w:lineRule="auto"/>
              <w:rPr>
                <w:b/>
                <w:bCs/>
              </w:rPr>
            </w:pPr>
            <w:r w:rsidRPr="00C4193D">
              <w:rPr>
                <w:b/>
                <w:bCs/>
              </w:rPr>
              <w:t>Vabariigi Valitsuse</w:t>
            </w:r>
            <w:r w:rsidRPr="009738E0">
              <w:rPr>
                <w:b/>
                <w:bCs/>
              </w:rPr>
              <w:t> </w:t>
            </w:r>
            <w:del w:id="0" w:author="Maarja-Liis Lall - JUSTDIGI" w:date="2025-08-27T14:13:00Z" w16du:dateUtc="2025-08-27T11:13:00Z">
              <w:r w:rsidDel="00A950BD">
                <w:rPr>
                  <w:b/>
                  <w:bCs/>
                </w:rPr>
                <w:delText xml:space="preserve">määruse </w:delText>
              </w:r>
            </w:del>
            <w:r>
              <w:rPr>
                <w:b/>
                <w:bCs/>
              </w:rPr>
              <w:t xml:space="preserve">22. oktoobri 2015. a määruse nr 106 </w:t>
            </w:r>
            <w:r w:rsidRPr="00C4193D">
              <w:rPr>
                <w:b/>
                <w:bCs/>
              </w:rPr>
              <w:t>„</w:t>
            </w:r>
            <w:r w:rsidRPr="00382A41">
              <w:rPr>
                <w:b/>
                <w:bCs/>
              </w:rPr>
              <w:t>Riikliku ühistranspordiregistri põhimäärus</w:t>
            </w:r>
            <w:r w:rsidRPr="00C4193D">
              <w:rPr>
                <w:b/>
                <w:bCs/>
              </w:rPr>
              <w:t>“</w:t>
            </w:r>
            <w:r>
              <w:rPr>
                <w:b/>
                <w:bCs/>
              </w:rPr>
              <w:t xml:space="preserve"> m</w:t>
            </w:r>
            <w:r w:rsidRPr="00C4193D">
              <w:rPr>
                <w:b/>
                <w:bCs/>
              </w:rPr>
              <w:t>uutmine</w:t>
            </w:r>
          </w:p>
          <w:p w14:paraId="3B3CA4B5" w14:textId="468517E3" w:rsidR="00566D45" w:rsidRPr="00695A15" w:rsidRDefault="00566D45" w:rsidP="00BF016F">
            <w:pPr>
              <w:pStyle w:val="Pealkiri10"/>
            </w:pPr>
          </w:p>
        </w:tc>
        <w:tc>
          <w:tcPr>
            <w:tcW w:w="2977" w:type="dxa"/>
          </w:tcPr>
          <w:p w14:paraId="208790E4" w14:textId="77777777" w:rsidR="00566D45" w:rsidRPr="00695A15" w:rsidRDefault="00566D45" w:rsidP="00566D45">
            <w:r w:rsidRPr="00695A15">
              <w:t xml:space="preserve"> </w:t>
            </w:r>
          </w:p>
        </w:tc>
      </w:tr>
    </w:tbl>
    <w:p w14:paraId="584A81CB" w14:textId="77777777" w:rsidR="00BF016F" w:rsidRDefault="00BF016F" w:rsidP="00BF016F">
      <w:pPr>
        <w:spacing w:line="240" w:lineRule="auto"/>
      </w:pPr>
      <w:r>
        <w:t xml:space="preserve">Määrus kehtestatakse ühistranspordiseaduse </w:t>
      </w:r>
      <w:r w:rsidRPr="004907F9">
        <w:t>§ 73 lõike 3 alusel</w:t>
      </w:r>
      <w:r>
        <w:t>.</w:t>
      </w:r>
    </w:p>
    <w:p w14:paraId="3D622881" w14:textId="77777777" w:rsidR="00BF016F" w:rsidRPr="004907F9" w:rsidRDefault="00BF016F" w:rsidP="00BF016F">
      <w:pPr>
        <w:spacing w:line="240" w:lineRule="auto"/>
      </w:pPr>
    </w:p>
    <w:p w14:paraId="79B8BBF2" w14:textId="615B6E07" w:rsidR="00BF016F" w:rsidRPr="000D7673" w:rsidRDefault="00BF016F" w:rsidP="00BF016F">
      <w:pPr>
        <w:spacing w:line="240" w:lineRule="auto"/>
      </w:pPr>
      <w:r w:rsidRPr="000D7673">
        <w:t>Vabariigi Valitsuse 22.</w:t>
      </w:r>
      <w:r>
        <w:t xml:space="preserve"> oktoobri </w:t>
      </w:r>
      <w:r w:rsidRPr="000D7673">
        <w:t>2015</w:t>
      </w:r>
      <w:r>
        <w:t>. a</w:t>
      </w:r>
      <w:r w:rsidRPr="000D7673">
        <w:t xml:space="preserve"> määrus</w:t>
      </w:r>
      <w:r>
        <w:t>es</w:t>
      </w:r>
      <w:r w:rsidRPr="000D7673">
        <w:t xml:space="preserve"> nr 106 „</w:t>
      </w:r>
      <w:r w:rsidRPr="00382A41">
        <w:t>Riikliku ühistranspordiregistri põhimäärus</w:t>
      </w:r>
      <w:r w:rsidRPr="000D7673">
        <w:t>“ tehakse järgmised muudatused:</w:t>
      </w:r>
    </w:p>
    <w:p w14:paraId="3F0F2003" w14:textId="77777777" w:rsidR="00BF016F" w:rsidRDefault="00BF016F" w:rsidP="00BF016F">
      <w:pPr>
        <w:spacing w:line="240" w:lineRule="auto"/>
        <w:rPr>
          <w:b/>
          <w:bCs/>
        </w:rPr>
      </w:pPr>
    </w:p>
    <w:p w14:paraId="424BD88C" w14:textId="77777777" w:rsidR="00BF016F" w:rsidRDefault="00BF016F" w:rsidP="00BF016F">
      <w:pPr>
        <w:spacing w:line="240" w:lineRule="auto"/>
      </w:pPr>
      <w:r w:rsidRPr="00E23016">
        <w:rPr>
          <w:b/>
          <w:bCs/>
        </w:rPr>
        <w:t>1)</w:t>
      </w:r>
      <w:r w:rsidRPr="009738E0">
        <w:t xml:space="preserve"> paragrahv 2 lõige 1 sõnastatakse järgmiselt:</w:t>
      </w:r>
    </w:p>
    <w:p w14:paraId="05424B23" w14:textId="77777777" w:rsidR="00BF016F" w:rsidRPr="009738E0" w:rsidRDefault="00BF016F" w:rsidP="00BF016F">
      <w:pPr>
        <w:spacing w:line="240" w:lineRule="auto"/>
      </w:pPr>
    </w:p>
    <w:p w14:paraId="72BF5B4F" w14:textId="77777777" w:rsidR="00BF016F" w:rsidRPr="00C4193D" w:rsidRDefault="00BF016F" w:rsidP="00BF016F">
      <w:pPr>
        <w:spacing w:line="240" w:lineRule="auto"/>
      </w:pPr>
      <w:r w:rsidRPr="00C4193D">
        <w:t>„</w:t>
      </w:r>
      <w:r w:rsidRPr="00382A41">
        <w:t xml:space="preserve">(1) Registri pidamise eesmärk on koondada ühtsesse andmebaasi </w:t>
      </w:r>
      <w:proofErr w:type="spellStart"/>
      <w:r w:rsidRPr="00382A41">
        <w:t>käigusolevate</w:t>
      </w:r>
      <w:proofErr w:type="spellEnd"/>
      <w:r w:rsidRPr="00382A41">
        <w:t xml:space="preserve"> bussiliinide ning riigisiseste rongi-, laeva- ja lennuliinide sõiduplaanid ning kehtivad piletihinnad, samuti andmed vedajatele antud liinilubade ja sõlmitud avaliku teenindamise ning pidada nende üle arvestust.</w:t>
      </w:r>
      <w:r w:rsidRPr="00C4193D">
        <w:t>“;</w:t>
      </w:r>
    </w:p>
    <w:p w14:paraId="321EC77B" w14:textId="77777777" w:rsidR="00BF016F" w:rsidRDefault="00BF016F" w:rsidP="00BF016F">
      <w:pPr>
        <w:spacing w:line="240" w:lineRule="auto"/>
      </w:pPr>
    </w:p>
    <w:p w14:paraId="61D7952B" w14:textId="77777777" w:rsidR="00BF016F" w:rsidRDefault="00BF016F" w:rsidP="00BF016F">
      <w:pPr>
        <w:spacing w:line="240" w:lineRule="auto"/>
      </w:pPr>
      <w:r w:rsidRPr="00E23016">
        <w:rPr>
          <w:b/>
          <w:bCs/>
        </w:rPr>
        <w:t>2)</w:t>
      </w:r>
      <w:r w:rsidRPr="00C4193D">
        <w:t xml:space="preserve"> </w:t>
      </w:r>
      <w:r>
        <w:t xml:space="preserve">paragrahv </w:t>
      </w:r>
      <w:r w:rsidRPr="00C4193D">
        <w:t>5 lõike 2 punkt 8 tunnistatakse kehtetuks;</w:t>
      </w:r>
    </w:p>
    <w:p w14:paraId="26828A82" w14:textId="77777777" w:rsidR="00BF016F" w:rsidRPr="00C4193D" w:rsidRDefault="00BF016F" w:rsidP="00BF016F">
      <w:pPr>
        <w:spacing w:line="240" w:lineRule="auto"/>
      </w:pPr>
    </w:p>
    <w:p w14:paraId="790868AD" w14:textId="77777777" w:rsidR="00BF016F" w:rsidRDefault="00BF016F" w:rsidP="00BF016F">
      <w:pPr>
        <w:spacing w:line="240" w:lineRule="auto"/>
      </w:pPr>
      <w:r w:rsidRPr="00E23016">
        <w:rPr>
          <w:b/>
          <w:bCs/>
        </w:rPr>
        <w:t>3)</w:t>
      </w:r>
      <w:r w:rsidRPr="00C4193D">
        <w:t xml:space="preserve"> </w:t>
      </w:r>
      <w:r>
        <w:t>paragrahv</w:t>
      </w:r>
      <w:r w:rsidRPr="00C4193D">
        <w:t xml:space="preserve"> 6 lõige 8 tunnistatakse kehtetuks;</w:t>
      </w:r>
    </w:p>
    <w:p w14:paraId="52A4B1AD" w14:textId="77777777" w:rsidR="00BF016F" w:rsidRPr="00C4193D" w:rsidRDefault="00BF016F" w:rsidP="00BF016F">
      <w:pPr>
        <w:spacing w:line="240" w:lineRule="auto"/>
      </w:pPr>
    </w:p>
    <w:p w14:paraId="13412B5E" w14:textId="77777777" w:rsidR="00BF016F" w:rsidRDefault="00BF016F" w:rsidP="00BF016F">
      <w:pPr>
        <w:spacing w:line="240" w:lineRule="auto"/>
      </w:pPr>
      <w:r w:rsidRPr="00E23016">
        <w:rPr>
          <w:b/>
          <w:bCs/>
        </w:rPr>
        <w:t>4)</w:t>
      </w:r>
      <w:r w:rsidRPr="00C4193D">
        <w:t xml:space="preserve"> </w:t>
      </w:r>
      <w:r>
        <w:t>paragrahv</w:t>
      </w:r>
      <w:r w:rsidRPr="00C4193D">
        <w:t xml:space="preserve"> 9 lõike 1 punkt 8 tunnistatakse kehtetuks;</w:t>
      </w:r>
    </w:p>
    <w:p w14:paraId="46296FBE" w14:textId="77777777" w:rsidR="00BF016F" w:rsidRPr="00C4193D" w:rsidRDefault="00BF016F" w:rsidP="00BF016F">
      <w:pPr>
        <w:spacing w:line="240" w:lineRule="auto"/>
      </w:pPr>
    </w:p>
    <w:p w14:paraId="3EB0A783" w14:textId="77777777" w:rsidR="00BF016F" w:rsidRDefault="00BF016F" w:rsidP="00BF016F">
      <w:pPr>
        <w:spacing w:line="240" w:lineRule="auto"/>
      </w:pPr>
      <w:r w:rsidRPr="00E23016">
        <w:rPr>
          <w:b/>
          <w:bCs/>
        </w:rPr>
        <w:t>5)</w:t>
      </w:r>
      <w:r w:rsidRPr="00C4193D">
        <w:t xml:space="preserve"> </w:t>
      </w:r>
      <w:r>
        <w:t>paragrahv</w:t>
      </w:r>
      <w:r w:rsidRPr="00C4193D">
        <w:t xml:space="preserve"> 10 punkt 7 tunnistatakse kehtetuks;</w:t>
      </w:r>
    </w:p>
    <w:p w14:paraId="1A171E1D" w14:textId="77777777" w:rsidR="00BF016F" w:rsidRPr="00C4193D" w:rsidRDefault="00BF016F" w:rsidP="00BF016F">
      <w:pPr>
        <w:spacing w:line="240" w:lineRule="auto"/>
      </w:pPr>
    </w:p>
    <w:p w14:paraId="03EB09FE" w14:textId="77777777" w:rsidR="00BF016F" w:rsidRDefault="00BF016F" w:rsidP="00BF016F">
      <w:pPr>
        <w:spacing w:line="240" w:lineRule="auto"/>
      </w:pPr>
      <w:r w:rsidRPr="00E23016">
        <w:rPr>
          <w:b/>
          <w:bCs/>
        </w:rPr>
        <w:t>6)</w:t>
      </w:r>
      <w:r w:rsidRPr="00C4193D">
        <w:t xml:space="preserve"> </w:t>
      </w:r>
      <w:r>
        <w:t>paragrahv</w:t>
      </w:r>
      <w:r w:rsidRPr="00C4193D">
        <w:t xml:space="preserve"> 13 lõige 4 sõnastatakse järgmiselt:</w:t>
      </w:r>
    </w:p>
    <w:p w14:paraId="6AEB0560" w14:textId="77777777" w:rsidR="00BF016F" w:rsidRPr="00C4193D" w:rsidRDefault="00BF016F" w:rsidP="00BF016F">
      <w:pPr>
        <w:spacing w:line="240" w:lineRule="auto"/>
      </w:pPr>
    </w:p>
    <w:p w14:paraId="553A253E" w14:textId="77777777" w:rsidR="00BF016F" w:rsidRDefault="00BF016F" w:rsidP="00BF016F">
      <w:pPr>
        <w:spacing w:line="240" w:lineRule="auto"/>
      </w:pPr>
      <w:r w:rsidRPr="00C4193D">
        <w:t>„(4) Sõiduplaanide, ühistranspordi peatuste ja piletihindadega seotud andmed arhiveeritakse avaandmete formaadis iga nädal. Liinilubade ja taotluste andmed arhiveeritakse andmebaasis info mitteaktiivseks muutmisega.“;</w:t>
      </w:r>
    </w:p>
    <w:p w14:paraId="32B38E9F" w14:textId="77777777" w:rsidR="00BF016F" w:rsidRPr="00C4193D" w:rsidRDefault="00BF016F" w:rsidP="00BF016F">
      <w:pPr>
        <w:spacing w:line="240" w:lineRule="auto"/>
      </w:pPr>
    </w:p>
    <w:p w14:paraId="2D732E19" w14:textId="77777777" w:rsidR="00BF016F" w:rsidRPr="00C4193D" w:rsidRDefault="00BF016F" w:rsidP="00BF016F">
      <w:pPr>
        <w:spacing w:line="240" w:lineRule="auto"/>
      </w:pPr>
      <w:r w:rsidRPr="00E23016">
        <w:rPr>
          <w:b/>
          <w:bCs/>
        </w:rPr>
        <w:t>7)</w:t>
      </w:r>
      <w:r w:rsidRPr="00C4193D">
        <w:t xml:space="preserve"> </w:t>
      </w:r>
      <w:r>
        <w:t xml:space="preserve">paragrahv </w:t>
      </w:r>
      <w:r w:rsidRPr="00C4193D">
        <w:t>15 lõige 5 tunnistatakse kehtetuks</w:t>
      </w:r>
      <w:r>
        <w:t>.</w:t>
      </w:r>
    </w:p>
    <w:p w14:paraId="36BC41BC" w14:textId="77777777" w:rsidR="00BF016F" w:rsidRDefault="00BF016F" w:rsidP="00BF016F"/>
    <w:p w14:paraId="4AE10E13" w14:textId="77777777" w:rsidR="0096488E" w:rsidRDefault="0096488E" w:rsidP="00BF016F"/>
    <w:p w14:paraId="6F329C2A" w14:textId="29B2C94B" w:rsidR="00BF016F" w:rsidRDefault="00BF016F" w:rsidP="00BF016F">
      <w:commentRangeStart w:id="1"/>
      <w:r w:rsidRPr="00E23016">
        <w:t xml:space="preserve">§ 2. </w:t>
      </w:r>
      <w:commentRangeEnd w:id="1"/>
      <w:r w:rsidR="00521E88">
        <w:rPr>
          <w:rStyle w:val="Kommentaariviide"/>
          <w:rFonts w:cs="Mangal"/>
        </w:rPr>
        <w:commentReference w:id="1"/>
      </w:r>
      <w:r w:rsidRPr="00E23016">
        <w:t>Määrus jõustub 1. jaanuaril 2026. a.</w:t>
      </w:r>
      <w:r w:rsidRPr="00B42228">
        <w:t xml:space="preserve"> </w:t>
      </w:r>
    </w:p>
    <w:p w14:paraId="6C3B6515" w14:textId="77777777" w:rsidR="00BF016F" w:rsidRDefault="00BF016F" w:rsidP="00BF016F"/>
    <w:p w14:paraId="0273F54F" w14:textId="77777777" w:rsidR="00BF016F" w:rsidRDefault="00BF016F" w:rsidP="00BF016F"/>
    <w:p w14:paraId="4107907D" w14:textId="77777777" w:rsidR="00B358EA" w:rsidRPr="00CA18EA" w:rsidRDefault="00B358EA" w:rsidP="00DB2AE3">
      <w:pPr>
        <w:pStyle w:val="Tekst"/>
      </w:pPr>
    </w:p>
    <w:p w14:paraId="6B1111E4" w14:textId="3096C7FF" w:rsidR="0096488E" w:rsidRDefault="0096488E" w:rsidP="0096488E">
      <w:pPr>
        <w:pStyle w:val="Tekst"/>
        <w:jc w:val="left"/>
      </w:pPr>
      <w:r w:rsidRPr="0096488E">
        <w:lastRenderedPageBreak/>
        <w:t>Kristen</w:t>
      </w:r>
      <w:r>
        <w:t xml:space="preserve"> </w:t>
      </w:r>
      <w:proofErr w:type="spellStart"/>
      <w:r w:rsidRPr="0096488E">
        <w:t>Michal</w:t>
      </w:r>
      <w:proofErr w:type="spellEnd"/>
      <w:r w:rsidRPr="0096488E">
        <w:br/>
        <w:t>Peaminister</w:t>
      </w:r>
    </w:p>
    <w:p w14:paraId="7E6DCA9D" w14:textId="77777777" w:rsidR="0096488E" w:rsidRDefault="0096488E" w:rsidP="0096488E">
      <w:pPr>
        <w:pStyle w:val="Tekst"/>
        <w:jc w:val="left"/>
      </w:pPr>
    </w:p>
    <w:p w14:paraId="364D1B9F" w14:textId="77777777" w:rsidR="0096488E" w:rsidRPr="000D7673" w:rsidRDefault="0096488E" w:rsidP="0096488E">
      <w:pPr>
        <w:spacing w:line="240" w:lineRule="auto"/>
        <w:rPr>
          <w:iCs/>
        </w:rPr>
      </w:pPr>
      <w:r>
        <w:rPr>
          <w:iCs/>
        </w:rPr>
        <w:t xml:space="preserve">Hendrik Johannes </w:t>
      </w:r>
      <w:proofErr w:type="spellStart"/>
      <w:r>
        <w:rPr>
          <w:iCs/>
        </w:rPr>
        <w:t>Terras</w:t>
      </w:r>
      <w:proofErr w:type="spellEnd"/>
    </w:p>
    <w:p w14:paraId="5EA68BC6" w14:textId="1EB1E534" w:rsidR="0096488E" w:rsidRPr="0096488E" w:rsidRDefault="0096488E" w:rsidP="0096488E">
      <w:pPr>
        <w:spacing w:line="240" w:lineRule="auto"/>
        <w:rPr>
          <w:iCs/>
        </w:rPr>
      </w:pPr>
      <w:r w:rsidRPr="000D7673">
        <w:rPr>
          <w:iCs/>
        </w:rPr>
        <w:t xml:space="preserve">Regionaal- ja põllumajandusminister </w:t>
      </w:r>
    </w:p>
    <w:p w14:paraId="6B41E056" w14:textId="77777777" w:rsidR="0096488E" w:rsidRDefault="0096488E" w:rsidP="0096488E">
      <w:pPr>
        <w:pStyle w:val="Tekst"/>
        <w:jc w:val="left"/>
      </w:pPr>
    </w:p>
    <w:p w14:paraId="5041ADCC" w14:textId="5502E617" w:rsidR="0096488E" w:rsidRPr="0096488E" w:rsidRDefault="0096488E" w:rsidP="0096488E">
      <w:pPr>
        <w:pStyle w:val="Tekst"/>
        <w:jc w:val="left"/>
      </w:pPr>
      <w:r w:rsidRPr="0096488E">
        <w:t>Keit Kasemets</w:t>
      </w:r>
      <w:r w:rsidRPr="0096488E">
        <w:br/>
        <w:t>Riigisekretär</w:t>
      </w:r>
    </w:p>
    <w:p w14:paraId="3A36672C" w14:textId="77777777" w:rsidR="00B358EA" w:rsidRPr="00CA18EA" w:rsidRDefault="00B358EA" w:rsidP="00DB2AE3">
      <w:pPr>
        <w:pStyle w:val="Tekst"/>
      </w:pPr>
    </w:p>
    <w:p w14:paraId="4728B225" w14:textId="2CD3B020" w:rsidR="00B358EA" w:rsidRPr="00CA18EA" w:rsidRDefault="00B358EA" w:rsidP="00DB2AE3">
      <w:pPr>
        <w:pStyle w:val="Tekst"/>
        <w:rPr>
          <w:i/>
        </w:rPr>
      </w:pPr>
    </w:p>
    <w:sectPr w:rsidR="00B358EA" w:rsidRPr="00CA18EA" w:rsidSect="008C55D1">
      <w:headerReference w:type="default" r:id="rId13"/>
      <w:footerReference w:type="even" r:id="rId14"/>
      <w:footerReference w:type="default" r:id="rId15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Maarja-Liis Lall - JUSTDIGI" w:date="2025-08-27T13:39:00Z" w:initials="ML">
    <w:p w14:paraId="67F70F8A" w14:textId="77777777" w:rsidR="00A950BD" w:rsidRDefault="00521E88" w:rsidP="00A950BD">
      <w:pPr>
        <w:pStyle w:val="Kommentaaritekst"/>
        <w:jc w:val="left"/>
      </w:pPr>
      <w:r>
        <w:rPr>
          <w:rStyle w:val="Kommentaariviide"/>
        </w:rPr>
        <w:annotationRef/>
      </w:r>
      <w:r w:rsidR="00A950BD">
        <w:t>olete märkinud § 2 määruse jõustumise, kuid ei ole nummerdanud § 1. Palume lisada ka § 1 ja panna sellele pealkiri, näiteks „§ 1. Vabariigi Valitsuse 22. oktoobri 2015. a määruse nr 106 „Riikliku ühistranspordiregistri põhimäärus“ muutmine“ ja lisada §-le 2 ka pealkiri „§ 2. Määruse jõustumine“.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7F70F8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BA8F503" w16cex:dateUtc="2025-08-27T10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7F70F8A" w16cid:durableId="6BA8F50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68957" w14:textId="77777777" w:rsidR="00E17D32" w:rsidRDefault="00E17D32" w:rsidP="00DF44DF">
      <w:r>
        <w:separator/>
      </w:r>
    </w:p>
  </w:endnote>
  <w:endnote w:type="continuationSeparator" w:id="0">
    <w:p w14:paraId="0741A883" w14:textId="77777777" w:rsidR="00E17D32" w:rsidRDefault="00E17D32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1913687"/>
      <w:docPartObj>
        <w:docPartGallery w:val="Page Numbers (Bottom of Page)"/>
        <w:docPartUnique/>
      </w:docPartObj>
    </w:sdtPr>
    <w:sdtEndPr/>
    <w:sdtContent>
      <w:p w14:paraId="299E5CD8" w14:textId="77777777" w:rsidR="00DE2354" w:rsidRDefault="00DE2354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55D1">
          <w:rPr>
            <w:noProof/>
          </w:rPr>
          <w:t>2</w:t>
        </w:r>
        <w:r>
          <w:fldChar w:fldCharType="end"/>
        </w:r>
      </w:p>
    </w:sdtContent>
  </w:sdt>
  <w:p w14:paraId="3B5C96E5" w14:textId="77777777" w:rsidR="00DE2354" w:rsidRDefault="008C55D1" w:rsidP="008C55D1">
    <w:pPr>
      <w:pStyle w:val="Jalus"/>
      <w:tabs>
        <w:tab w:val="clear" w:pos="4536"/>
        <w:tab w:val="clear" w:pos="9072"/>
        <w:tab w:val="left" w:pos="401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64766685"/>
      <w:docPartObj>
        <w:docPartGallery w:val="Page Numbers (Bottom of Page)"/>
        <w:docPartUnique/>
      </w:docPartObj>
    </w:sdtPr>
    <w:sdtEndPr/>
    <w:sdtContent>
      <w:p w14:paraId="5D94D779" w14:textId="77777777" w:rsidR="008C55D1" w:rsidRDefault="008C55D1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BA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3EFD2" w14:textId="77777777" w:rsidR="00E17D32" w:rsidRDefault="00E17D32" w:rsidP="00DF44DF">
      <w:r>
        <w:separator/>
      </w:r>
    </w:p>
  </w:footnote>
  <w:footnote w:type="continuationSeparator" w:id="0">
    <w:p w14:paraId="68D155C4" w14:textId="77777777" w:rsidR="00E17D32" w:rsidRDefault="00E17D32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83E9C" w14:textId="77777777" w:rsidR="00DE2354" w:rsidRDefault="00DE2354">
    <w:pPr>
      <w:pStyle w:val="Pis"/>
      <w:jc w:val="center"/>
    </w:pPr>
  </w:p>
  <w:p w14:paraId="43F6A922" w14:textId="77777777" w:rsidR="00110BCA" w:rsidRDefault="00110BC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7383"/>
    <w:multiLevelType w:val="hybridMultilevel"/>
    <w:tmpl w:val="C96811A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90861"/>
    <w:multiLevelType w:val="hybridMultilevel"/>
    <w:tmpl w:val="A2FADB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C6D46"/>
    <w:multiLevelType w:val="hybridMultilevel"/>
    <w:tmpl w:val="EEA24C44"/>
    <w:lvl w:ilvl="0" w:tplc="5C1E82DA">
      <w:numFmt w:val="decimalZero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31596"/>
    <w:multiLevelType w:val="hybridMultilevel"/>
    <w:tmpl w:val="440626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5B6E4B"/>
    <w:multiLevelType w:val="hybridMultilevel"/>
    <w:tmpl w:val="2E52728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237090">
    <w:abstractNumId w:val="2"/>
  </w:num>
  <w:num w:numId="2" w16cid:durableId="426464830">
    <w:abstractNumId w:val="1"/>
  </w:num>
  <w:num w:numId="3" w16cid:durableId="1882396733">
    <w:abstractNumId w:val="4"/>
  </w:num>
  <w:num w:numId="4" w16cid:durableId="822820685">
    <w:abstractNumId w:val="3"/>
  </w:num>
  <w:num w:numId="5" w16cid:durableId="116347121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arja-Liis Lall - JUSTDIGI">
    <w15:presenceInfo w15:providerId="AD" w15:userId="S::maarja.lall@justdigi.ee::c7cf4b01-9190-4483-a66e-c79df27776f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314"/>
    <w:rsid w:val="000046D9"/>
    <w:rsid w:val="00013006"/>
    <w:rsid w:val="0004665A"/>
    <w:rsid w:val="00060947"/>
    <w:rsid w:val="00073127"/>
    <w:rsid w:val="000913FC"/>
    <w:rsid w:val="000B13BD"/>
    <w:rsid w:val="000B3F49"/>
    <w:rsid w:val="000C57FD"/>
    <w:rsid w:val="000C5D59"/>
    <w:rsid w:val="000C5E94"/>
    <w:rsid w:val="000E3B41"/>
    <w:rsid w:val="000E4F8D"/>
    <w:rsid w:val="000F2381"/>
    <w:rsid w:val="00110BCA"/>
    <w:rsid w:val="00124999"/>
    <w:rsid w:val="00152FE2"/>
    <w:rsid w:val="00163594"/>
    <w:rsid w:val="001926B6"/>
    <w:rsid w:val="001A7D04"/>
    <w:rsid w:val="001C2821"/>
    <w:rsid w:val="001D46F0"/>
    <w:rsid w:val="001D4CFB"/>
    <w:rsid w:val="002008A2"/>
    <w:rsid w:val="00211A49"/>
    <w:rsid w:val="0022269C"/>
    <w:rsid w:val="00255EB5"/>
    <w:rsid w:val="0026456A"/>
    <w:rsid w:val="002660FC"/>
    <w:rsid w:val="00271455"/>
    <w:rsid w:val="00275F6D"/>
    <w:rsid w:val="002835BB"/>
    <w:rsid w:val="00293449"/>
    <w:rsid w:val="002A5CA2"/>
    <w:rsid w:val="002C20F2"/>
    <w:rsid w:val="002E15B0"/>
    <w:rsid w:val="002F254F"/>
    <w:rsid w:val="003045BE"/>
    <w:rsid w:val="003151EB"/>
    <w:rsid w:val="00317304"/>
    <w:rsid w:val="00354059"/>
    <w:rsid w:val="00394295"/>
    <w:rsid w:val="00394DCB"/>
    <w:rsid w:val="003B2A9C"/>
    <w:rsid w:val="003F2632"/>
    <w:rsid w:val="003F5638"/>
    <w:rsid w:val="00415D61"/>
    <w:rsid w:val="00435A13"/>
    <w:rsid w:val="0044084D"/>
    <w:rsid w:val="00452C97"/>
    <w:rsid w:val="004571E4"/>
    <w:rsid w:val="0046293B"/>
    <w:rsid w:val="004660C1"/>
    <w:rsid w:val="0047547D"/>
    <w:rsid w:val="004A066C"/>
    <w:rsid w:val="004A3512"/>
    <w:rsid w:val="004B2C9A"/>
    <w:rsid w:val="004C1391"/>
    <w:rsid w:val="004D0E08"/>
    <w:rsid w:val="004D586A"/>
    <w:rsid w:val="004D6F58"/>
    <w:rsid w:val="004F0B00"/>
    <w:rsid w:val="00501D1C"/>
    <w:rsid w:val="0050252A"/>
    <w:rsid w:val="00517F24"/>
    <w:rsid w:val="00521E88"/>
    <w:rsid w:val="00524198"/>
    <w:rsid w:val="005245E5"/>
    <w:rsid w:val="00527A82"/>
    <w:rsid w:val="00546204"/>
    <w:rsid w:val="0054643D"/>
    <w:rsid w:val="00547469"/>
    <w:rsid w:val="00551E24"/>
    <w:rsid w:val="00557534"/>
    <w:rsid w:val="00557A44"/>
    <w:rsid w:val="00560A92"/>
    <w:rsid w:val="0056160C"/>
    <w:rsid w:val="00564569"/>
    <w:rsid w:val="00566D45"/>
    <w:rsid w:val="00597CB4"/>
    <w:rsid w:val="005A323A"/>
    <w:rsid w:val="005B4EFD"/>
    <w:rsid w:val="005B5CE1"/>
    <w:rsid w:val="005C714F"/>
    <w:rsid w:val="005E1A75"/>
    <w:rsid w:val="005E3AED"/>
    <w:rsid w:val="005E45BB"/>
    <w:rsid w:val="00602834"/>
    <w:rsid w:val="00604CB4"/>
    <w:rsid w:val="00624A30"/>
    <w:rsid w:val="0065244A"/>
    <w:rsid w:val="00680609"/>
    <w:rsid w:val="00682791"/>
    <w:rsid w:val="00695A15"/>
    <w:rsid w:val="006B552E"/>
    <w:rsid w:val="006C036B"/>
    <w:rsid w:val="006C3929"/>
    <w:rsid w:val="006D59BE"/>
    <w:rsid w:val="006E16BD"/>
    <w:rsid w:val="006F3BB9"/>
    <w:rsid w:val="006F72D7"/>
    <w:rsid w:val="007034DA"/>
    <w:rsid w:val="007056E1"/>
    <w:rsid w:val="00713327"/>
    <w:rsid w:val="00743FD8"/>
    <w:rsid w:val="0075695A"/>
    <w:rsid w:val="0076054B"/>
    <w:rsid w:val="00783081"/>
    <w:rsid w:val="007935D0"/>
    <w:rsid w:val="00793A3C"/>
    <w:rsid w:val="00795C91"/>
    <w:rsid w:val="007A1DE8"/>
    <w:rsid w:val="007C6EB7"/>
    <w:rsid w:val="007D54FC"/>
    <w:rsid w:val="007F55B0"/>
    <w:rsid w:val="007F65A9"/>
    <w:rsid w:val="00804A64"/>
    <w:rsid w:val="008308E0"/>
    <w:rsid w:val="00835858"/>
    <w:rsid w:val="00842711"/>
    <w:rsid w:val="00887E47"/>
    <w:rsid w:val="008919F2"/>
    <w:rsid w:val="008A2C84"/>
    <w:rsid w:val="008A6AE1"/>
    <w:rsid w:val="008C55D1"/>
    <w:rsid w:val="008D4634"/>
    <w:rsid w:val="008F0B50"/>
    <w:rsid w:val="00904363"/>
    <w:rsid w:val="0091786B"/>
    <w:rsid w:val="009317DA"/>
    <w:rsid w:val="00932CDE"/>
    <w:rsid w:val="0093338A"/>
    <w:rsid w:val="009370A4"/>
    <w:rsid w:val="00947204"/>
    <w:rsid w:val="00955070"/>
    <w:rsid w:val="0096488E"/>
    <w:rsid w:val="00966B11"/>
    <w:rsid w:val="009709A8"/>
    <w:rsid w:val="00977940"/>
    <w:rsid w:val="009939FC"/>
    <w:rsid w:val="009A0D60"/>
    <w:rsid w:val="009E32EB"/>
    <w:rsid w:val="009E7F4A"/>
    <w:rsid w:val="00A10E66"/>
    <w:rsid w:val="00A12220"/>
    <w:rsid w:val="00A1244E"/>
    <w:rsid w:val="00A46161"/>
    <w:rsid w:val="00A726EB"/>
    <w:rsid w:val="00A839F2"/>
    <w:rsid w:val="00A87FF9"/>
    <w:rsid w:val="00A950BD"/>
    <w:rsid w:val="00AC3A4B"/>
    <w:rsid w:val="00AD2EA7"/>
    <w:rsid w:val="00AD3466"/>
    <w:rsid w:val="00AD6314"/>
    <w:rsid w:val="00AE4833"/>
    <w:rsid w:val="00AF0CBB"/>
    <w:rsid w:val="00B300DE"/>
    <w:rsid w:val="00B350E3"/>
    <w:rsid w:val="00B358EA"/>
    <w:rsid w:val="00B37F77"/>
    <w:rsid w:val="00B63BA1"/>
    <w:rsid w:val="00BC1A62"/>
    <w:rsid w:val="00BD0540"/>
    <w:rsid w:val="00BD078E"/>
    <w:rsid w:val="00BD3797"/>
    <w:rsid w:val="00BD3CCF"/>
    <w:rsid w:val="00BF016F"/>
    <w:rsid w:val="00BF4D7C"/>
    <w:rsid w:val="00C103B2"/>
    <w:rsid w:val="00C17731"/>
    <w:rsid w:val="00C24F66"/>
    <w:rsid w:val="00C27B07"/>
    <w:rsid w:val="00C41FC5"/>
    <w:rsid w:val="00C45102"/>
    <w:rsid w:val="00C476FB"/>
    <w:rsid w:val="00C5474B"/>
    <w:rsid w:val="00C61FBE"/>
    <w:rsid w:val="00C8208E"/>
    <w:rsid w:val="00C83346"/>
    <w:rsid w:val="00C90E39"/>
    <w:rsid w:val="00CA18EA"/>
    <w:rsid w:val="00CA583B"/>
    <w:rsid w:val="00CA5F0B"/>
    <w:rsid w:val="00CB4179"/>
    <w:rsid w:val="00CD063A"/>
    <w:rsid w:val="00CD5DD4"/>
    <w:rsid w:val="00CD6156"/>
    <w:rsid w:val="00CE5205"/>
    <w:rsid w:val="00CF2B77"/>
    <w:rsid w:val="00CF4303"/>
    <w:rsid w:val="00D40650"/>
    <w:rsid w:val="00D52366"/>
    <w:rsid w:val="00D53990"/>
    <w:rsid w:val="00D559F8"/>
    <w:rsid w:val="00D80C58"/>
    <w:rsid w:val="00D8202D"/>
    <w:rsid w:val="00D96FA8"/>
    <w:rsid w:val="00DA5AAE"/>
    <w:rsid w:val="00DB2AE3"/>
    <w:rsid w:val="00DB68D3"/>
    <w:rsid w:val="00DC3290"/>
    <w:rsid w:val="00DC700E"/>
    <w:rsid w:val="00DD7C69"/>
    <w:rsid w:val="00DE2354"/>
    <w:rsid w:val="00DE4A17"/>
    <w:rsid w:val="00DF44DF"/>
    <w:rsid w:val="00E023F6"/>
    <w:rsid w:val="00E03DBB"/>
    <w:rsid w:val="00E17D32"/>
    <w:rsid w:val="00E40900"/>
    <w:rsid w:val="00E5269F"/>
    <w:rsid w:val="00E538E0"/>
    <w:rsid w:val="00E55203"/>
    <w:rsid w:val="00E84FCE"/>
    <w:rsid w:val="00E919E9"/>
    <w:rsid w:val="00E91AE0"/>
    <w:rsid w:val="00F25A4E"/>
    <w:rsid w:val="00F43F33"/>
    <w:rsid w:val="00F52167"/>
    <w:rsid w:val="00F9645B"/>
    <w:rsid w:val="00FD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9797A70"/>
  <w15:docId w15:val="{37F4A585-2696-4DB7-BC30-665823F05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DB2AE3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1D46F0"/>
    <w:pPr>
      <w:spacing w:before="840"/>
      <w:ind w:left="29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character" w:styleId="Lahendamatamainimine">
    <w:name w:val="Unresolved Mention"/>
    <w:basedOn w:val="Liguvaikefont"/>
    <w:uiPriority w:val="99"/>
    <w:semiHidden/>
    <w:unhideWhenUsed/>
    <w:rsid w:val="00CD063A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A46161"/>
    <w:rPr>
      <w:rFonts w:eastAsia="SimSun" w:cs="Mangal"/>
      <w:kern w:val="1"/>
      <w:sz w:val="24"/>
      <w:szCs w:val="21"/>
      <w:lang w:eastAsia="zh-CN" w:bidi="hi-IN"/>
    </w:rPr>
  </w:style>
  <w:style w:type="character" w:styleId="Kommentaariviide">
    <w:name w:val="annotation reference"/>
    <w:basedOn w:val="Liguvaikefont"/>
    <w:uiPriority w:val="99"/>
    <w:semiHidden/>
    <w:unhideWhenUsed/>
    <w:rsid w:val="0001300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13006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13006"/>
    <w:rPr>
      <w:rFonts w:eastAsia="SimSun" w:cs="Mangal"/>
      <w:kern w:val="1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1300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13006"/>
    <w:rPr>
      <w:rFonts w:eastAsia="SimSun" w:cs="Mangal"/>
      <w:b/>
      <w:bCs/>
      <w:kern w:val="1"/>
      <w:szCs w:val="18"/>
      <w:lang w:eastAsia="zh-CN" w:bidi="hi-IN"/>
    </w:rPr>
  </w:style>
  <w:style w:type="paragraph" w:styleId="Loendilik">
    <w:name w:val="List Paragraph"/>
    <w:basedOn w:val="Normaallaad"/>
    <w:uiPriority w:val="34"/>
    <w:qFormat/>
    <w:rsid w:val="00BF016F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36AD8B6-C44F-49D5-ACDC-EF7D19E36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215</Words>
  <Characters>1253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Põllumajandusministeerium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Evi Hõbemäe</dc:creator>
  <cp:lastModifiedBy>Maarja-Liis Lall - JUSTDIGI</cp:lastModifiedBy>
  <cp:revision>4</cp:revision>
  <cp:lastPrinted>2014-09-29T10:54:00Z</cp:lastPrinted>
  <dcterms:created xsi:type="dcterms:W3CDTF">2025-08-22T11:51:00Z</dcterms:created>
  <dcterms:modified xsi:type="dcterms:W3CDTF">2025-08-27T11:13:00Z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2025-08-27T10:40:03Z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596c580c-507a-475c-9d22-da3392104bd2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